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dpis1"/>
        <w:ind w:left="1410" w:hanging="1410"/>
        <w:jc w:val="both"/>
        <w:rPr/>
      </w:pPr>
      <w:r>
        <w:rPr/>
        <w:t xml:space="preserve">Příloha č. 1 k Příkazní smlouvě č. </w:t>
      </w:r>
      <w:r>
        <w:rPr>
          <w:highlight w:val="yellow"/>
        </w:rPr>
        <w:t>………….</w:t>
      </w:r>
    </w:p>
    <w:p>
      <w:pPr>
        <w:pStyle w:val="Nadpis1"/>
        <w:ind w:left="1410" w:hanging="1410"/>
        <w:jc w:val="both"/>
        <w:rPr/>
      </w:pPr>
      <w:r>
        <w:rPr/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adpis1"/>
        <w:ind w:left="1410" w:hanging="1410"/>
        <w:rPr>
          <w:sz w:val="38"/>
          <w:szCs w:val="38"/>
        </w:rPr>
      </w:pPr>
      <w:r>
        <w:rPr>
          <w:sz w:val="38"/>
          <w:szCs w:val="38"/>
        </w:rPr>
        <w:t>SPECIFIKACE PRACÍ A ČINNOSTÍ PŘÍKAZNÍKA</w:t>
      </w:r>
    </w:p>
    <w:p>
      <w:pPr>
        <w:pStyle w:val="Nadpis1"/>
        <w:ind w:left="1410" w:hanging="1410"/>
        <w:rPr>
          <w:szCs w:val="28"/>
        </w:rPr>
      </w:pPr>
      <w:r>
        <w:rPr>
          <w:szCs w:val="28"/>
        </w:rPr>
        <w:t>PRO VÝKON FUNKCE TECHNICKÉHO DOZORU STAVEBNÍKA (TDS)</w:t>
      </w:r>
    </w:p>
    <w:p>
      <w:pPr>
        <w:pStyle w:val="Normal"/>
        <w:ind w:left="708" w:hanging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ind w:left="708" w:hanging="0"/>
        <w:jc w:val="both"/>
        <w:rPr/>
      </w:pPr>
      <w:r>
        <w:rPr/>
      </w:r>
    </w:p>
    <w:p>
      <w:pPr>
        <w:pStyle w:val="Nadpis3"/>
        <w:numPr>
          <w:ilvl w:val="0"/>
          <w:numId w:val="3"/>
        </w:numPr>
        <w:spacing w:before="0" w:after="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Činnosti před zahájením stavby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Seznámení se s dosud zpracovanou projektovou dokumentací, její odborné posouzení a vypracování příp. připomínek k jejímu obsahu;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Seznámení se se všemi podklady, které mají vliv na přípravu a realizaci budoucí stavby, zejména s obsahem smluv, správních rozhodnutí a vyjádření a stanovisek dotčených orgánů; 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Průběžné informování příkazce o stavu přípravy stavby včetně vypracování návrhů na řešení vzniklých problémů;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Archivace jednoho kompletního vyhotovení projektové dokumentace s razítky a podpisy všech zúčastněných osob;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Archivace všech ostatních dokumentů pořízených v průběhu přípravy stavby v tištěné podobě a v elektronické podobě a jejich předání příkazci.</w:t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dpis3"/>
        <w:numPr>
          <w:ilvl w:val="0"/>
          <w:numId w:val="2"/>
        </w:numPr>
        <w:spacing w:before="0" w:after="0"/>
        <w:ind w:left="720" w:hanging="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>Činnosti v průběhu provádění stavby</w:t>
      </w:r>
    </w:p>
    <w:p>
      <w:pPr>
        <w:pStyle w:val="Normal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Organizace předání a převzetí staveniště zhotoviteli stavby včetně vyhotovení protokolárního zápisu a předání základního směrového a výškového  vytýčení stavby zhotoviteli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Zabezpečení, organizace a účast na veškerých jednáních s dotčenými orgány a organizacemi, která souvisí s prováděním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Péče o doplňování projektové dokumentace, podle které se stavba provádí, koordinace požadavků autorského dozoru a požadavků zhotovitele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zhotovitele stavby a ostatních účastníků výstavby při dodržování podmínek povolení stavby po celou dobu provádění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Cenová a věcná kontrola provedených prací a zjišťovacích protokolů, porovnáním s odsouhlaseným rozpočtem;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podkladů zhotovitele stavby pro fakturování z hlediska věcné náplně podle skutečně provedených prací, kontrola dodržení podmínek fakturace dle uzavřených smluv s potvrzením správnosti svým podpisem;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Sledování souladu provedených a fakturovaných prací s položkovými rozpočty jednotlivých stavebních objektů nebo provozních souborů a s celkovým rozpočtem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Vedení potřebné evidence o čerpání rozpočtu (ve finanční i věcné skladbě) a v souvislosti s tím vypracování návrhů na zpracování doplňků rozpočtu zhotovitelem stavby, jejich předkládání se svým vyjádřením příkazci;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všech podmínek a termínů smlouvy o dílo se zhotovitelem stavby a podávání návrhů na uplatnění majetkových sankcí vůči zhotoviteli stavby včetně písemného zdůvodnění;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Zabezpečení plnění podmínek vyplývajících příkazci (jakožto objednateli stavby) ze smlouvy o dílo se zhotovitelem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Ve spolupráci se zhotovitelem stavby zajištění svolávání kontrolních dnů a řízení jejich průběhu, zabezpečení pořízení zápisu z kontrolních dnů a jejich archivace;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s pracovníky projektanta zabezpečujícími dozor projektanta při zajišťování souladu realizovaných dodávek a prací s projektem;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Účast na kontrolách ze strany oprávněných osob poskytovatele finanční podpory a dalších uvedených v příslušném programu finanční podpory a poskytování nezbytné součinnosti při kontrolách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ex-ante – před zahájením realizace projektu 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interim – během realizace projektu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ex-post – po ukončení projektu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Zabezpečení provedení nápravných opatření souvisejících s prováděním stavby uložených kontrolními orgány poskytovatele finanční podpory, Evropské komise či jinými oprávněnými orgány;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Projednání případných změn a doplňků projektové dokumentace, zabezpečení vyjádření dozoru projektanta a jejich archivace;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Podávání vlastních návrhů směřujících k zhospodárnění budoucího provozu a snížení ceny díla;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způsobu výběru subdodavatelů podle smlouvy o dílo se zhotovitelem stavby a podílení se na výběru subdodavatelů, zajišťování informací o nich a doporučování subdodavatelů příkazci;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Technická kontrola prací, technologických postupů a dodávek, zejména souladu jejich provedení s technickými normami a ostatními předpisy vztahujícími se ke kvalitě stavebních prací;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Technická a věcná kontrola prací a dodávek stavby, které budou v dalším postupu prací zakryty nebo znepřístupněny;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Koordinace stavby s dalšími pracemi v prostoru staveniště (např. přeložky sítí, stavby, stavební objekty či práce třetích osob, apod.);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bezpečnosti práce a dodržování předpisů souvisejících s bezpečností práce;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zásad a předpisů souvisejících s ochranou životního prostředí;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Hlášení archeologických nálezů;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Projednání návrhů zhotovitele stavby na záměny materiálů, zabezpečení stanoviska dozoru projektanta a předkládání návrhů na rozhodnutí příkazci;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zhotovitele stavby při provádění předepsaných zkoušek materiálů, konstrukcí a prací, kontrola dokladů prokazujících kvalitu prací včetně archivace všech protokolů, revizních zpráv a zápisů z toho vyplývajících;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Pravidelná kontrola vedení stavebních a montážních deníků, provádění pravidelných zápisů s vyjádřením zejména ke kvalitě prováděných prací a v případě nedodržení podmínek výstavby stanovení požadavků na nápravu (formou zápisu ve stavebním deníku);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časového průběhu provádění stavby, dodržování termínů stanovených ve smlouvě o dílo se zhotovitelem stavby, případně stanoveného časového a finančního harmonogramu prováděných prací. V případě ohrožení dodržení termínů okamžité vyrozumění příkazce včetně předložení návrhu na řešení;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řádného uskladnění materiálů na stavbě a pořádku na staveništi;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se zhotovitelem stavby při provádění opatření na odvrácení nebo omezení škod při ohrožení stavby živelnými událostmi;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při vypracování případných žádostí o provedení nutných změn během realizace projektu v souladu s podmínkami příslušného programu finanční podpory a jejich předání příkazci;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Spolupráce při zabezpečení dokladů k případným změnám stavby požadovaných platnou legislativou a poskytovatelem finanční podpory (vč. dokladů o zadání víceprací, apod.) 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Informování příkazce o výsledku kontrol a předání jejich výsledků příkazci;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Příprava podkladů pro předání a převzetí dokončené stavby, kontrola všech dokladů vyžadovaných smlouvou o dílo se zhotovitelem stavby po zhotoviteli stavby pro předání a převzetí dokončené stavby;  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Organizační příprava předání a převzetí dokončené stavby, účast a zastupování příkazce na předání a převzetí dokončené stavby včetně pořízení zápisu o předání a převzetí dokončené stavby, vymezení všech vad a nedodělků včetně stanovení termínů jejich odstranění;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Informování příkazce o všech závažných okolnostech;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Vypracování podkladů souvisejících s prováděním stavby pro příslušné monitorovací zprávy a jejich předání příkazci v rozsahu a termínech dle potřeb monitorovacích zpráv, zejména vždy pro: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monitorovací hlášení během realizace projektu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etapovou zprávu (se žádostí o platbu) po ukončení etapy projektu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závěrečnou zprávu (se žádostí o platbu) po ukončení realizace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ind w:left="36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dpis3"/>
        <w:numPr>
          <w:ilvl w:val="0"/>
          <w:numId w:val="2"/>
        </w:numPr>
        <w:spacing w:before="0" w:after="0"/>
        <w:ind w:firstLine="33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>Činnosti po dokončení stavby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odstraňování vad a nedodělků zjištěných při předání a převzetí stavby;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Příprava a zabezpečení podkladů pro kolaudační řízení (závěrečnou kontrolní prohlídku);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Účast a zastupování příkazce na kolaudačním řízení (závěrečné kontrolní prohlídce);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Zabezpečení naplnění požadavků vyplývajících z kolaudačního rozhodnutí a zabezpečení případného odstranění kolaudačních závad;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vyklizení staveniště zhotovitelem stavby;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a odsouhlasení správnosti dokumentace skutečného provedení stavby a zabezpečení jejího případného doplnění a její archivace;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a převzetí všech dokladů geodetického zaměření a jejich archivace;</w:t>
      </w:r>
    </w:p>
    <w:p>
      <w:pPr>
        <w:pStyle w:val="Tlotextu"/>
        <w:spacing w:lineRule="atLeast" w:line="240"/>
        <w:ind w:left="360" w:hanging="0"/>
        <w:rPr>
          <w:color w:val="auto"/>
          <w:szCs w:val="24"/>
        </w:rPr>
      </w:pPr>
      <w:r>
        <w:rPr>
          <w:color w:val="auto"/>
          <w:szCs w:val="24"/>
        </w:rPr>
      </w:r>
    </w:p>
    <w:p>
      <w:pPr>
        <w:pStyle w:val="Normal"/>
        <w:spacing w:lineRule="atLeast" w:line="240"/>
        <w:ind w:left="360" w:hanging="0"/>
        <w:rPr/>
      </w:pPr>
      <w:r>
        <w:rPr/>
      </w:r>
    </w:p>
    <w:sectPr>
      <w:footerReference w:type="default" r:id="rId2"/>
      <w:type w:val="nextPage"/>
      <w:pgSz w:w="11906" w:h="16838"/>
      <w:pgMar w:left="1418" w:right="1418" w:header="0" w:top="1134" w:footer="709" w:bottom="1134" w:gutter="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 Antiqua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>
        <w:sz w:val="18"/>
        <w:szCs w:val="18"/>
      </w:rPr>
    </w:pPr>
    <w:r>
      <mc:AlternateContent>
        <mc:Choice Requires="wps">
          <w:drawing>
            <wp:anchor behindDoc="1" distT="0" distB="0" distL="0" distR="0" simplePos="0" locked="0" layoutInCell="1" allowOverlap="1" relativeHeight="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8105" cy="174625"/>
              <wp:effectExtent l="0" t="0" r="0" b="0"/>
              <wp:wrapSquare wrapText="largest"/>
              <wp:docPr id="1" name="Rámec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40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pat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3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ámec1" stroked="f" style="position:absolute;margin-left:223.7pt;margin-top:0.05pt;width:6.05pt;height:13.65pt;mso-position-horizontal:center;mso-position-horizontal-relative:margin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pat"/>
                      <w:rPr/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3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>
      <w:rPr>
        <w:rFonts w:eastAsia="Times New Roman" w:cs="Arial"/>
        <w:b w:val="false"/>
        <w:bCs w:val="false"/>
        <w:color w:val="auto"/>
        <w:kern w:val="0"/>
        <w:sz w:val="18"/>
        <w:szCs w:val="18"/>
        <w:lang w:val="cs-CZ" w:eastAsia="zh-CN" w:bidi="ar-SA"/>
      </w:rPr>
      <w:t>Optimalizace úspor energií v budově MŠ Pohledec – II.etapa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4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4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trackRevisions/>
  <w:embedSystemFonts/>
  <w:defaultTabStop w:val="709"/>
  <w:compat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f07a5d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cs-CZ" w:eastAsia="cs-CZ" w:bidi="ar-SA"/>
    </w:rPr>
  </w:style>
  <w:style w:type="paragraph" w:styleId="Nadpis1">
    <w:name w:val="Heading 1"/>
    <w:basedOn w:val="Normal"/>
    <w:next w:val="Normal"/>
    <w:qFormat/>
    <w:rsid w:val="00f07a5d"/>
    <w:pPr>
      <w:keepNext w:val="true"/>
      <w:jc w:val="center"/>
      <w:outlineLvl w:val="0"/>
    </w:pPr>
    <w:rPr>
      <w:b/>
      <w:sz w:val="28"/>
    </w:rPr>
  </w:style>
  <w:style w:type="paragraph" w:styleId="Nadpis2">
    <w:name w:val="Heading 2"/>
    <w:basedOn w:val="Normal"/>
    <w:next w:val="Normal"/>
    <w:qFormat/>
    <w:rsid w:val="001364f4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al"/>
    <w:next w:val="Normal"/>
    <w:qFormat/>
    <w:rsid w:val="00f07a5d"/>
    <w:pPr>
      <w:keepNext w:val="true"/>
      <w:spacing w:before="240" w:after="60"/>
      <w:outlineLvl w:val="2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semiHidden/>
    <w:qFormat/>
    <w:rsid w:val="00f07a5d"/>
    <w:rPr>
      <w:sz w:val="16"/>
    </w:rPr>
  </w:style>
  <w:style w:type="character" w:styleId="Pagenumber">
    <w:name w:val="page number"/>
    <w:basedOn w:val="DefaultParagraphFont"/>
    <w:qFormat/>
    <w:rsid w:val="00d5219c"/>
    <w:rPr/>
  </w:style>
  <w:style w:type="character" w:styleId="TextkomenteChar" w:customStyle="1">
    <w:name w:val="Text komentáře Char"/>
    <w:basedOn w:val="DefaultParagraphFont"/>
    <w:link w:val="Textkomente"/>
    <w:semiHidden/>
    <w:qFormat/>
    <w:locked/>
    <w:rsid w:val="00cd127c"/>
    <w:rPr>
      <w:lang w:val="cs-CZ" w:eastAsia="cs-CZ" w:bidi="ar-SA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rsid w:val="00f07a5d"/>
    <w:pPr>
      <w:jc w:val="both"/>
    </w:pPr>
    <w:rPr>
      <w:color w:val="000000"/>
      <w:sz w:val="24"/>
    </w:rPr>
  </w:style>
  <w:style w:type="paragraph" w:styleId="Seznam">
    <w:name w:val="List"/>
    <w:basedOn w:val="Normal"/>
    <w:rsid w:val="00f07a5d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ListBullet3">
    <w:name w:val="List Bullet 3"/>
    <w:basedOn w:val="Normal"/>
    <w:qFormat/>
    <w:rsid w:val="00f07a5d"/>
    <w:pPr>
      <w:ind w:left="566" w:hanging="283"/>
    </w:pPr>
    <w:rPr/>
  </w:style>
  <w:style w:type="paragraph" w:styleId="Nzev">
    <w:name w:val="Title"/>
    <w:basedOn w:val="Normal"/>
    <w:qFormat/>
    <w:rsid w:val="00f07a5d"/>
    <w:pPr>
      <w:spacing w:before="240" w:after="60"/>
      <w:jc w:val="center"/>
    </w:pPr>
    <w:rPr>
      <w:rFonts w:ascii="Arial" w:hAnsi="Arial"/>
      <w:b/>
      <w:kern w:val="2"/>
      <w:sz w:val="32"/>
    </w:rPr>
  </w:style>
  <w:style w:type="paragraph" w:styleId="Odsazentlatextu">
    <w:name w:val="Body Text Indent"/>
    <w:basedOn w:val="Normal"/>
    <w:rsid w:val="00f07a5d"/>
    <w:pPr>
      <w:spacing w:before="0" w:after="120"/>
      <w:ind w:left="283" w:hanging="0"/>
    </w:pPr>
    <w:rPr/>
  </w:style>
  <w:style w:type="paragraph" w:styleId="BodyText3">
    <w:name w:val="Body Text 3"/>
    <w:basedOn w:val="Odsazentlatextu"/>
    <w:qFormat/>
    <w:rsid w:val="00f07a5d"/>
    <w:pPr/>
    <w:rPr/>
  </w:style>
  <w:style w:type="paragraph" w:styleId="Annotationtext">
    <w:name w:val="annotation text"/>
    <w:basedOn w:val="Normal"/>
    <w:link w:val="TextkomenteChar"/>
    <w:semiHidden/>
    <w:qFormat/>
    <w:rsid w:val="00f07a5d"/>
    <w:pPr/>
    <w:rPr/>
  </w:style>
  <w:style w:type="paragraph" w:styleId="Odrky" w:customStyle="1">
    <w:name w:val="odr‡ěky"/>
    <w:basedOn w:val="Normal"/>
    <w:qFormat/>
    <w:rsid w:val="00f07a5d"/>
    <w:pPr>
      <w:tabs>
        <w:tab w:val="clear" w:pos="709"/>
        <w:tab w:val="left" w:pos="215" w:leader="none"/>
        <w:tab w:val="left" w:pos="374" w:leader="none"/>
        <w:tab w:val="left" w:pos="452" w:leader="none"/>
      </w:tabs>
      <w:spacing w:lineRule="exact" w:line="220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styleId="Styl11bPed6b" w:customStyle="1">
    <w:name w:val="Styl 11 b. Před:  6 b."/>
    <w:basedOn w:val="Normal"/>
    <w:next w:val="Tlotextu"/>
    <w:qFormat/>
    <w:rsid w:val="00e8671d"/>
    <w:pPr>
      <w:spacing w:before="120" w:after="0"/>
    </w:pPr>
    <w:rPr>
      <w:sz w:val="22"/>
    </w:rPr>
  </w:style>
  <w:style w:type="paragraph" w:styleId="Zkladntext21" w:customStyle="1">
    <w:name w:val="Základní text 21"/>
    <w:basedOn w:val="Normal"/>
    <w:qFormat/>
    <w:rsid w:val="008c641c"/>
    <w:pPr>
      <w:suppressAutoHyphens w:val="true"/>
    </w:pPr>
    <w:rPr>
      <w:lang w:eastAsia="ar-SA"/>
    </w:rPr>
  </w:style>
  <w:style w:type="paragraph" w:styleId="Annotationsubject">
    <w:name w:val="annotation subject"/>
    <w:basedOn w:val="Annotationtext"/>
    <w:next w:val="Annotationtext"/>
    <w:semiHidden/>
    <w:qFormat/>
    <w:rsid w:val="00557782"/>
    <w:pPr/>
    <w:rPr>
      <w:b/>
      <w:bCs/>
    </w:rPr>
  </w:style>
  <w:style w:type="paragraph" w:styleId="BalloonText">
    <w:name w:val="Balloon Text"/>
    <w:basedOn w:val="Normal"/>
    <w:semiHidden/>
    <w:qFormat/>
    <w:rsid w:val="00557782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54682b"/>
    <w:pPr>
      <w:shd w:val="clear" w:color="auto" w:fill="000080"/>
    </w:pPr>
    <w:rPr>
      <w:rFonts w:ascii="Tahoma" w:hAnsi="Tahoma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1364f4"/>
    <w:pPr>
      <w:tabs>
        <w:tab w:val="clear" w:pos="709"/>
        <w:tab w:val="center" w:pos="4536" w:leader="none"/>
        <w:tab w:val="right" w:pos="9072" w:leader="none"/>
      </w:tabs>
    </w:pPr>
    <w:rPr>
      <w:sz w:val="24"/>
      <w:szCs w:val="24"/>
    </w:rPr>
  </w:style>
  <w:style w:type="paragraph" w:styleId="Zhlav">
    <w:name w:val="Header"/>
    <w:basedOn w:val="Normal"/>
    <w:rsid w:val="00be05de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0036c6"/>
    <w:pPr>
      <w:spacing w:before="0" w:after="0"/>
      <w:ind w:left="720" w:hanging="0"/>
      <w:contextualSpacing/>
    </w:pPr>
    <w:rPr/>
  </w:style>
  <w:style w:type="paragraph" w:styleId="Obsahrmce">
    <w:name w:val="Obsah rám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FB9AFD-0FA7-40B1-ACB0-1EA6499C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MANDÁTNÍ.dot</Template>
  <TotalTime>83</TotalTime>
  <Application>LibreOffice/6.3.1.2$Windows_x86 LibreOffice_project/b79626edf0065ac373bd1df5c28bd630b4424273</Application>
  <Pages>3</Pages>
  <Words>1022</Words>
  <Characters>6774</Characters>
  <CharactersWithSpaces>7697</CharactersWithSpaces>
  <Paragraphs>67</Paragraphs>
  <Company>Envigest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2022-11-28T09:11:00Z</dcterms:created>
  <dc:creator>ing. Jaroslav Dufek</dc:creator>
  <dc:description/>
  <dc:language>cs-CZ</dc:language>
  <cp:lastModifiedBy/>
  <cp:lastPrinted>2013-04-22T13:00:00Z</cp:lastPrinted>
  <dcterms:modified xsi:type="dcterms:W3CDTF">2024-11-07T13:32:12Z</dcterms:modified>
  <cp:revision>26</cp:revision>
  <dc:subject/>
  <dc:title>MANDÁTNÍ SMLOUVA č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Envigest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