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 xml:space="preserve">Příloha č. 2 k Příkazní smlouvě 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center"/>
        <w:outlineLvl w:val="0"/>
        <w:rPr>
          <w:b/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PLNÁ  MOC</w:t>
      </w:r>
    </w:p>
    <w:p>
      <w:pPr>
        <w:pStyle w:val="Normal"/>
        <w:widowControl w:val="false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udělená podle ustanovení § 441 a následujících zákona č. 89/2012 Sb., občanský zákoník v platném a účinném znění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  <w:t>MĚSTO Nové Město na Moravě</w:t>
      </w:r>
    </w:p>
    <w:p>
      <w:pPr>
        <w:pStyle w:val="Zpat"/>
        <w:numPr>
          <w:ilvl w:val="0"/>
          <w:numId w:val="0"/>
        </w:numPr>
        <w:ind w:left="0" w:hanging="0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Vratislavovo náměstí 103, 592 31 Nové Město na Moravě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 xml:space="preserve">IČ: 00294900 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>zastoupené Michalem Šmardou, starostou města</w:t>
      </w:r>
    </w:p>
    <w:p>
      <w:pPr>
        <w:pStyle w:val="Normal"/>
        <w:widowControl w:val="false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„zmocnitel“)</w:t>
      </w:r>
    </w:p>
    <w:p>
      <w:pPr>
        <w:pStyle w:val="Normal"/>
        <w:widowControl w:val="false"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a</w:t>
      </w:r>
    </w:p>
    <w:p>
      <w:pPr>
        <w:pStyle w:val="Normal"/>
        <w:widowControl w:val="fals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b/>
          <w:sz w:val="22"/>
          <w:szCs w:val="22"/>
          <w:highlight w:val="yellow"/>
        </w:rPr>
        <w:t>obchodní název</w:t>
      </w:r>
      <w:r>
        <w:rPr>
          <w:b/>
          <w:sz w:val="22"/>
          <w:szCs w:val="22"/>
        </w:rPr>
        <w:t xml:space="preserve">         </w:t>
      </w:r>
      <w:r>
        <w:rPr>
          <w:i/>
          <w:sz w:val="22"/>
          <w:szCs w:val="22"/>
        </w:rPr>
        <w:t>- verze pro právnickou osobu</w:t>
      </w:r>
      <w:r>
        <w:rPr/>
        <w:commentReference w:id="0"/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</w:t>
      </w:r>
      <w:r>
        <w:rPr>
          <w:sz w:val="22"/>
          <w:szCs w:val="22"/>
          <w:highlight w:val="yellow"/>
        </w:rPr>
        <w:t>……………………………………………….</w:t>
      </w:r>
      <w:r>
        <w:rPr>
          <w:sz w:val="22"/>
          <w:szCs w:val="22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zapsaný v OR u KS v </w:t>
      </w:r>
      <w:r>
        <w:rPr>
          <w:sz w:val="22"/>
          <w:szCs w:val="22"/>
          <w:highlight w:val="yellow"/>
        </w:rPr>
        <w:t>………………</w:t>
      </w:r>
      <w:r>
        <w:rPr>
          <w:sz w:val="22"/>
          <w:szCs w:val="22"/>
        </w:rPr>
        <w:t xml:space="preserve">, spis.zn. </w:t>
      </w:r>
      <w:r>
        <w:rPr>
          <w:sz w:val="22"/>
          <w:szCs w:val="22"/>
          <w:highlight w:val="yellow"/>
        </w:rPr>
        <w:t>………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IČ:  </w:t>
      </w:r>
      <w:r>
        <w:rPr>
          <w:sz w:val="22"/>
          <w:szCs w:val="22"/>
          <w:highlight w:val="yellow"/>
        </w:rPr>
        <w:t>……………….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zastoupený </w:t>
      </w:r>
      <w:r>
        <w:rPr>
          <w:sz w:val="22"/>
          <w:szCs w:val="22"/>
          <w:highlight w:val="yellow"/>
        </w:rPr>
        <w:t>…………………………., …………………..</w:t>
      </w:r>
    </w:p>
    <w:p>
      <w:pPr>
        <w:pStyle w:val="Normal"/>
        <w:widowControl w:val="false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rPr>
          <w:b/>
          <w:b/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jméno a příjmení</w:t>
      </w:r>
      <w:r>
        <w:rPr>
          <w:b/>
          <w:i/>
          <w:sz w:val="22"/>
          <w:szCs w:val="22"/>
        </w:rPr>
        <w:t xml:space="preserve">      </w:t>
      </w:r>
      <w:r>
        <w:rPr>
          <w:i/>
          <w:sz w:val="22"/>
          <w:szCs w:val="22"/>
        </w:rPr>
        <w:t>-</w:t>
      </w:r>
      <w:r>
        <w:rPr>
          <w:b/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>verze pro fyzickou osobu</w:t>
      </w: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podnikatele</w:t>
      </w:r>
      <w:r>
        <w:rPr>
          <w:b/>
          <w:i/>
          <w:sz w:val="22"/>
          <w:szCs w:val="22"/>
        </w:rPr>
        <w:t xml:space="preserve">                          </w:t>
        <w:tab/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sídlo </w:t>
      </w:r>
      <w:r>
        <w:rPr>
          <w:szCs w:val="22"/>
          <w:highlight w:val="yellow"/>
        </w:rPr>
        <w:t>…………………………………………..</w:t>
      </w:r>
    </w:p>
    <w:p>
      <w:pPr>
        <w:pStyle w:val="Tlotextu"/>
        <w:rPr/>
      </w:pPr>
      <w:r>
        <w:rPr>
          <w:sz w:val="22"/>
          <w:szCs w:val="22"/>
        </w:rPr>
        <w:t xml:space="preserve">zapsaný v živnostenském rejstříku </w:t>
      </w:r>
      <w:r>
        <w:rPr>
          <w:sz w:val="22"/>
          <w:szCs w:val="22"/>
          <w:highlight w:val="yellow"/>
        </w:rPr>
        <w:t>………………………………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IČ: </w:t>
      </w:r>
      <w:r>
        <w:rPr>
          <w:szCs w:val="22"/>
          <w:highlight w:val="yellow"/>
        </w:rPr>
        <w:t>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i/>
          <w:i/>
          <w:szCs w:val="22"/>
        </w:rPr>
      </w:pPr>
      <w:r>
        <w:rPr>
          <w:i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 uvedením do provozu díla:</w:t>
      </w:r>
    </w:p>
    <w:p>
      <w:pPr>
        <w:pStyle w:val="Nadpis2"/>
        <w:jc w:val="center"/>
        <w:rPr>
          <w:b/>
          <w:b/>
          <w:bCs/>
          <w:sz w:val="24"/>
          <w:szCs w:val="24"/>
        </w:rPr>
      </w:pPr>
      <w:r>
        <w:rPr>
          <w:rFonts w:eastAsia="Arial" w:cs="Arial" w:ascii="Times New Roman" w:hAnsi="Times New Roman"/>
          <w:b/>
          <w:bCs/>
          <w:i w:val="false"/>
          <w:color w:val="auto"/>
          <w:spacing w:val="-4"/>
          <w:kern w:val="0"/>
          <w:sz w:val="22"/>
          <w:szCs w:val="22"/>
          <w:lang w:val="cs-CZ" w:eastAsia="cs-CZ" w:bidi="ar-SA"/>
        </w:rPr>
        <w:t>„</w:t>
      </w:r>
      <w:r>
        <w:rPr>
          <w:rFonts w:eastAsia="Times New Roman" w:cs="Times New Roman"/>
          <w:b/>
          <w:bCs/>
          <w:i w:val="false"/>
          <w:spacing w:val="-4"/>
          <w:sz w:val="22"/>
          <w:szCs w:val="22"/>
        </w:rPr>
        <w:t xml:space="preserve">Rekonstrukce střešního pláště se zateplením na bytovém domě č.p. 731, Tyršova ul., </w:t>
      </w:r>
      <w:r>
        <w:rPr>
          <w:rFonts w:eastAsia="Arial" w:cs="Arial"/>
          <w:b/>
          <w:bCs/>
          <w:i w:val="false"/>
          <w:spacing w:val="-4"/>
          <w:sz w:val="22"/>
          <w:szCs w:val="22"/>
        </w:rPr>
        <w:t>Nové Město na Moravě“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 xml:space="preserve">podle uzavřené Příkazní smlouvy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Zmocněnec je oprávněn vykonávat veškerá právní jednání a úkony, přijímat doručované písemnosti a žádosti jménem a na účet zmocnitele při jednáních se správními orgány, zhotovitelem díla a dalšími subjekty.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Právo podpisu smluv si vyhrazuje zmocnitel.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Novém Městě na Moravě </w:t>
        <w:tab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dne ……………….</w:t>
        <w:tab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Zmocnitel:</w:t>
        <w:tab/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>Michal Šmarda</w:t>
        <w:tab/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starosta                                                      </w:t>
      </w:r>
      <w:r>
        <w:rPr>
          <w:sz w:val="22"/>
          <w:szCs w:val="22"/>
          <w:highlight w:val="yellow"/>
        </w:rPr>
        <w:t xml:space="preserve">               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>Plnou moc přijímám.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4"/>
          <w:szCs w:val="24"/>
        </w:rPr>
      </w:pPr>
      <w:r>
        <w:rPr>
          <w:sz w:val="22"/>
          <w:szCs w:val="22"/>
        </w:rPr>
        <w:t xml:space="preserve">V </w:t>
      </w:r>
      <w:r>
        <w:rPr>
          <w:sz w:val="22"/>
          <w:szCs w:val="22"/>
          <w:highlight w:val="yellow"/>
        </w:rPr>
        <w:t>…………………………..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dne </w:t>
      </w:r>
      <w:r>
        <w:rPr>
          <w:sz w:val="22"/>
          <w:szCs w:val="22"/>
          <w:highlight w:val="yellow"/>
        </w:rPr>
        <w:t>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Zmocněnec: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 xml:space="preserve">             ………………………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>
        <w:rPr>
          <w:sz w:val="22"/>
          <w:szCs w:val="22"/>
          <w:highlight w:val="yellow"/>
        </w:rPr>
        <w:t>…………</w:t>
      </w:r>
      <w:r>
        <w:rPr>
          <w:sz w:val="22"/>
          <w:szCs w:val="22"/>
          <w:highlight w:val="yellow"/>
        </w:rPr>
        <w:t>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8" w:right="1418" w:gutter="0" w:header="0" w:top="1134" w:footer="709" w:bottom="1134"/>
      <w:pgNumType w:fmt="decimal"/>
      <w:formProt w:val="false"/>
      <w:textDirection w:val="lrTb"/>
      <w:docGrid w:type="default" w:linePitch="100" w:charSpace="8192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Neznámý autor" w:date="2022-01-04T07:45:44Z" w:initials="">
    <w:p>
      <w:r>
        <w:rPr>
          <w:rFonts w:ascii="Times New Roman" w:hAnsi="Times New Roman"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0"/>
          <w:u w:val="none"/>
          <w:vertAlign w:val="baseline"/>
          <w:em w:val="none"/>
          <w:lang w:val="cs-CZ" w:eastAsia="cs-CZ" w:bidi="ar-SA"/>
        </w:rPr>
        <w:t>Doplňte a ponechte jednu variantu dle skutečnosti, druhou smažte.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rFonts w:eastAsia="Arial" w:cs="Arial"/>
        <w:b w:val="false"/>
        <w:b w:val="false"/>
        <w:bCs w:val="false"/>
        <w:color w:val="auto"/>
        <w:spacing w:val="-4"/>
        <w:sz w:val="20"/>
        <w:szCs w:val="20"/>
      </w:rPr>
    </w:pPr>
    <w:r>
      <mc:AlternateContent>
        <mc:Choice Requires="wps">
          <w:drawing>
            <wp:anchor behindDoc="1" distT="0" distB="635" distL="0" distR="0" simplePos="0" locked="0" layoutInCell="0" allowOverlap="1" relativeHeight="4">
              <wp:simplePos x="0" y="0"/>
              <wp:positionH relativeFrom="margin">
                <wp:posOffset>5375275</wp:posOffset>
              </wp:positionH>
              <wp:positionV relativeFrom="paragraph">
                <wp:posOffset>635</wp:posOffset>
              </wp:positionV>
              <wp:extent cx="373380" cy="174625"/>
              <wp:effectExtent l="0" t="0" r="0" b="0"/>
              <wp:wrapSquare wrapText="largest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26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path="m0,0l-2147483645,0l-2147483645,-2147483646l0,-2147483646xe" stroked="f" o:allowincell="f" style="position:absolute;margin-left:423.25pt;margin-top:0.05pt;width:29.3pt;height:13.65pt;mso-wrap-style:square;v-text-anchor:top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rFonts w:eastAsia="Times New Roman" w:cs="Times New Roman"/>
        <w:b w:val="false"/>
        <w:bCs w:val="false"/>
        <w:i w:val="false"/>
        <w:color w:val="auto"/>
        <w:spacing w:val="-4"/>
        <w:kern w:val="0"/>
        <w:sz w:val="20"/>
        <w:szCs w:val="20"/>
        <w:lang w:val="cs-CZ" w:eastAsia="cs-CZ" w:bidi="ar-SA"/>
      </w:rPr>
      <w:t>TDS Rekonstrukce střechy č.p. 731, Tyršova, ul.</w:t>
    </w:r>
  </w:p>
</w:ftr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d72e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fd72e7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fd72e7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fd72e7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semiHidden/>
    <w:qFormat/>
    <w:locked/>
    <w:rsid w:val="00cd127c"/>
    <w:rPr>
      <w:lang w:val="cs-CZ" w:eastAsia="cs-CZ" w:bidi="ar-SA"/>
    </w:rPr>
  </w:style>
  <w:style w:type="character" w:styleId="Slovndk">
    <w:name w:val="Číslování řádků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fd72e7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fd72e7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Bullet3">
    <w:name w:val="List Bullet 3"/>
    <w:basedOn w:val="Normal"/>
    <w:qFormat/>
    <w:rsid w:val="00fd72e7"/>
    <w:pPr>
      <w:ind w:left="566" w:hanging="283"/>
    </w:pPr>
    <w:rPr/>
  </w:style>
  <w:style w:type="paragraph" w:styleId="Nzev">
    <w:name w:val="Title"/>
    <w:basedOn w:val="Normal"/>
    <w:qFormat/>
    <w:rsid w:val="00fd72e7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fd72e7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fd72e7"/>
    <w:pPr/>
    <w:rPr/>
  </w:style>
  <w:style w:type="paragraph" w:styleId="Annotationtext">
    <w:name w:val="annotation text"/>
    <w:basedOn w:val="Normal"/>
    <w:link w:val="TextkomenteChar"/>
    <w:semiHidden/>
    <w:qFormat/>
    <w:rsid w:val="00fd72e7"/>
    <w:pPr/>
    <w:rPr/>
  </w:style>
  <w:style w:type="paragraph" w:styleId="Odrky" w:customStyle="1">
    <w:name w:val="odr‡ěky"/>
    <w:basedOn w:val="Normal"/>
    <w:qFormat/>
    <w:rsid w:val="00fd72e7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comments" Target="comment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18</TotalTime>
  <Application>LibreOffice/7.2.7.2$Windows_X86_64 LibreOffice_project/8d71d29d553c0f7dcbfa38fbfda25ee34cce99a2</Application>
  <AppVersion>15.0000</AppVersion>
  <Pages>3</Pages>
  <Words>217</Words>
  <Characters>1386</Characters>
  <CharactersWithSpaces>1767</CharactersWithSpaces>
  <Paragraphs>40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Jaroslav Dufek</dc:creator>
  <dc:description/>
  <dc:language>cs-CZ</dc:language>
  <cp:lastModifiedBy/>
  <dcterms:modified xsi:type="dcterms:W3CDTF">2024-01-11T10:48:30Z</dcterms:modified>
  <cp:revision>18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