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Mgr. Daniela Krejčí, vedoucí odboru investic</w:t>
      </w:r>
    </w:p>
    <w:p>
      <w:pPr>
        <w:pStyle w:val="Styl11bPed6b"/>
        <w:tabs>
          <w:tab w:val="left" w:pos="709" w:leader="none"/>
        </w:tabs>
        <w:spacing w:before="0" w:after="0"/>
        <w:rPr/>
      </w:pPr>
      <w:r>
        <w:rPr>
          <w:szCs w:val="22"/>
        </w:rPr>
        <w:tab/>
        <w:tab/>
        <w:tab/>
        <w:tab/>
        <w:tab/>
        <w:tab/>
        <w:t xml:space="preserve">    Ing. Zuzana Janovská,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r>
      <w:r>
        <w:rPr>
          <w:szCs w:val="22"/>
          <w:shd w:fill="auto" w:val="clear"/>
        </w:rPr>
        <w:t>bankovní spojení: Česká národní banka</w:t>
      </w:r>
    </w:p>
    <w:p>
      <w:pPr>
        <w:pStyle w:val="Styl11bPed6b"/>
        <w:tabs>
          <w:tab w:val="left" w:pos="709" w:leader="none"/>
        </w:tabs>
        <w:spacing w:before="0" w:after="0"/>
        <w:rPr>
          <w:highlight w:val="none"/>
          <w:shd w:fill="auto" w:val="clear"/>
        </w:rPr>
      </w:pPr>
      <w:r>
        <w:rPr>
          <w:szCs w:val="22"/>
          <w:shd w:fill="auto" w:val="clear"/>
        </w:rPr>
        <w:tab/>
        <w:t>č.ú.: 94-49420751/0710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SMLOUVU  O  DÍLO</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4"/>
        </w:numPr>
        <w:tabs>
          <w:tab w:val="clear" w:pos="709"/>
          <w:tab w:val="left" w:pos="360" w:leader="none"/>
        </w:tabs>
        <w:jc w:val="both"/>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dílo </w:t>
      </w:r>
      <w:r>
        <w:rPr>
          <w:rFonts w:eastAsia="Arial" w:cs="Arial"/>
          <w:b/>
          <w:bCs/>
          <w:i w:val="false"/>
          <w:color w:val="000000"/>
          <w:spacing w:val="-4"/>
          <w:sz w:val="22"/>
          <w:szCs w:val="22"/>
          <w:shd w:fill="auto" w:val="clear"/>
        </w:rPr>
        <w:t>„</w:t>
      </w:r>
      <w:r>
        <w:rPr>
          <w:b/>
          <w:sz w:val="22"/>
          <w:szCs w:val="22"/>
        </w:rPr>
        <w:t>Fotovoltaický systém  na budově 2.ZŠ Nové Město na Moravě“, „Fotovoltaický systém  na budově Domu s pečovatelskou službou“ a „Fotovoltaický systém  na budově Městských lázní a kotelny“</w:t>
      </w:r>
      <w:r>
        <w:rPr>
          <w:b/>
          <w:color w:val="000000"/>
          <w:sz w:val="22"/>
          <w:szCs w:val="22"/>
          <w:shd w:fill="auto" w:val="clear"/>
        </w:rPr>
        <w:t xml:space="preserve"> </w:t>
      </w:r>
      <w:r>
        <w:rPr>
          <w:color w:val="000000"/>
          <w:sz w:val="22"/>
          <w:szCs w:val="22"/>
          <w:shd w:fill="auto" w:val="clear"/>
        </w:rPr>
        <w:t>(dále jen „dílo“), které objednatel realizuje</w:t>
      </w:r>
      <w:r>
        <w:rPr>
          <w:b/>
          <w:color w:val="000000"/>
          <w:sz w:val="22"/>
          <w:szCs w:val="22"/>
          <w:shd w:fill="auto" w:val="clear"/>
        </w:rPr>
        <w:t xml:space="preserve"> </w:t>
      </w:r>
      <w:r>
        <w:rPr>
          <w:color w:val="000000"/>
          <w:sz w:val="22"/>
          <w:szCs w:val="22"/>
          <w:shd w:fill="auto" w:val="clear"/>
        </w:rPr>
        <w:t>podle projektové dokumentace pro provádění stavby</w:t>
      </w:r>
      <w:r>
        <w:rPr>
          <w:rFonts w:eastAsia="Times New Roman" w:cs="Times New Roman"/>
          <w:color w:val="000000"/>
          <w:kern w:val="0"/>
          <w:sz w:val="22"/>
          <w:szCs w:val="22"/>
          <w:shd w:fill="auto" w:val="clear"/>
          <w:lang w:val="cs-CZ" w:eastAsia="zh-CN" w:bidi="ar-SA"/>
        </w:rPr>
        <w:t xml:space="preserve"> </w:t>
      </w:r>
      <w:r>
        <w:rPr>
          <w:rFonts w:cs="Arial"/>
          <w:color w:val="auto"/>
          <w:sz w:val="22"/>
          <w:szCs w:val="22"/>
        </w:rPr>
        <w:t xml:space="preserve"> :</w:t>
      </w:r>
    </w:p>
    <w:p>
      <w:pPr>
        <w:pStyle w:val="Tlotextu"/>
        <w:numPr>
          <w:ilvl w:val="0"/>
          <w:numId w:val="0"/>
        </w:numPr>
        <w:ind w:left="357" w:hanging="0"/>
        <w:rPr>
          <w:color w:val="auto"/>
          <w:sz w:val="22"/>
          <w:szCs w:val="22"/>
        </w:rPr>
      </w:pPr>
      <w:r>
        <w:rPr>
          <w:color w:val="auto"/>
          <w:sz w:val="22"/>
          <w:szCs w:val="22"/>
        </w:rPr>
      </w:r>
    </w:p>
    <w:p>
      <w:pPr>
        <w:pStyle w:val="Tlotextu"/>
        <w:numPr>
          <w:ilvl w:val="0"/>
          <w:numId w:val="0"/>
        </w:numPr>
        <w:ind w:left="357" w:hanging="0"/>
        <w:rPr>
          <w:color w:val="auto"/>
          <w:sz w:val="22"/>
          <w:szCs w:val="22"/>
        </w:rPr>
      </w:pPr>
      <w:r>
        <w:rPr>
          <w:rFonts w:eastAsia="Times New Roman" w:cs="Times New Roman"/>
          <w:b w:val="false"/>
          <w:bCs w:val="false"/>
          <w:color w:val="auto"/>
          <w:kern w:val="0"/>
          <w:sz w:val="22"/>
          <w:szCs w:val="22"/>
          <w:u w:val="single"/>
          <w:lang w:val="cs-CZ" w:eastAsia="cs-CZ" w:bidi="ar-SA"/>
        </w:rPr>
        <w:t>a)„Fotovoltaická elektrárna 99,9 kWp, Leandra Čecha 860 a  859, 592 31 Nové Město na Moravě“</w:t>
      </w:r>
      <w:r>
        <w:rPr>
          <w:rFonts w:eastAsia="Times New Roman" w:cs="Times New Roman"/>
          <w:color w:val="auto"/>
          <w:kern w:val="0"/>
          <w:sz w:val="22"/>
          <w:szCs w:val="22"/>
          <w:lang w:val="cs-CZ" w:eastAsia="cs-CZ" w:bidi="ar-SA"/>
        </w:rPr>
        <w:t xml:space="preserve"> </w:t>
      </w:r>
      <w:r>
        <w:rPr>
          <w:color w:val="auto"/>
          <w:sz w:val="22"/>
          <w:szCs w:val="22"/>
        </w:rPr>
        <w:t xml:space="preserve">vypracovanou firmou DEL a.s.., Biskupský dvůr 1146/7, 110 00 Praha 1, IČ: 08962669 v 12/2022 zak.č. 2022-0380 vč. její dokladové části </w:t>
      </w:r>
    </w:p>
    <w:p>
      <w:pPr>
        <w:pStyle w:val="Tlotextu"/>
        <w:numPr>
          <w:ilvl w:val="0"/>
          <w:numId w:val="0"/>
        </w:numPr>
        <w:ind w:left="357" w:hanging="0"/>
        <w:rPr>
          <w:color w:val="auto"/>
          <w:sz w:val="22"/>
          <w:szCs w:val="22"/>
        </w:rPr>
      </w:pPr>
      <w:r>
        <w:rPr>
          <w:color w:val="auto"/>
          <w:sz w:val="22"/>
          <w:szCs w:val="22"/>
        </w:rPr>
      </w:r>
    </w:p>
    <w:p>
      <w:pPr>
        <w:pStyle w:val="Normal"/>
        <w:numPr>
          <w:ilvl w:val="0"/>
          <w:numId w:val="0"/>
        </w:numPr>
        <w:ind w:left="0" w:hanging="0"/>
        <w:rPr>
          <w:b w:val="false"/>
          <w:b w:val="false"/>
          <w:bCs w:val="false"/>
          <w:u w:val="single"/>
        </w:rPr>
      </w:pPr>
      <w:r>
        <w:rPr>
          <w:rFonts w:eastAsia="Times New Roman" w:cs="Times New Roman"/>
          <w:b w:val="false"/>
          <w:bCs w:val="false"/>
          <w:color w:val="auto"/>
          <w:kern w:val="0"/>
          <w:sz w:val="22"/>
          <w:szCs w:val="22"/>
          <w:u w:val="single"/>
          <w:lang w:val="cs-CZ" w:eastAsia="cs-CZ" w:bidi="ar-SA"/>
        </w:rPr>
        <w:t xml:space="preserve">       </w:t>
      </w:r>
      <w:r>
        <w:rPr>
          <w:rFonts w:eastAsia="Times New Roman" w:cs="Times New Roman"/>
          <w:b w:val="false"/>
          <w:bCs w:val="false"/>
          <w:color w:val="auto"/>
          <w:kern w:val="0"/>
          <w:sz w:val="22"/>
          <w:szCs w:val="22"/>
          <w:u w:val="single"/>
          <w:lang w:val="cs-CZ" w:eastAsia="cs-CZ" w:bidi="ar-SA"/>
        </w:rPr>
        <w:t>b)„Fotovoltaická elektrárna 63,72 kWp, Žďárská 68, 592 31 Nové Město na Moravě“</w:t>
      </w:r>
    </w:p>
    <w:p>
      <w:pPr>
        <w:pStyle w:val="Normal"/>
        <w:numPr>
          <w:ilvl w:val="0"/>
          <w:numId w:val="0"/>
        </w:numPr>
        <w:ind w:left="357" w:hanging="0"/>
        <w:rPr>
          <w:color w:val="auto"/>
          <w:sz w:val="22"/>
          <w:szCs w:val="22"/>
        </w:rPr>
      </w:pPr>
      <w:r>
        <w:rPr>
          <w:color w:val="auto"/>
          <w:sz w:val="22"/>
          <w:szCs w:val="22"/>
        </w:rPr>
        <w:t xml:space="preserve">DPS vypracovanou firmou DEL a.s.., Biskupský dvůr 1146/7, 110 00 Praha 1, IČ: 08962669 v 12/2022  pod z.č. 2022-0366 vč. její dokladové části </w:t>
      </w:r>
    </w:p>
    <w:p>
      <w:pPr>
        <w:pStyle w:val="Normal"/>
        <w:numPr>
          <w:ilvl w:val="0"/>
          <w:numId w:val="0"/>
        </w:numPr>
        <w:ind w:left="357" w:hanging="0"/>
        <w:rPr>
          <w:color w:val="auto"/>
          <w:sz w:val="22"/>
          <w:szCs w:val="22"/>
        </w:rPr>
      </w:pPr>
      <w:r>
        <w:rPr>
          <w:color w:val="auto"/>
          <w:sz w:val="22"/>
          <w:szCs w:val="22"/>
        </w:rPr>
      </w:r>
    </w:p>
    <w:p>
      <w:pPr>
        <w:pStyle w:val="Normal"/>
        <w:widowControl/>
        <w:numPr>
          <w:ilvl w:val="0"/>
          <w:numId w:val="0"/>
        </w:numPr>
        <w:suppressAutoHyphens w:val="true"/>
        <w:bidi w:val="0"/>
        <w:spacing w:before="0" w:after="0"/>
        <w:ind w:left="357" w:hanging="0"/>
        <w:jc w:val="left"/>
        <w:rPr>
          <w:color w:val="auto"/>
          <w:sz w:val="22"/>
          <w:szCs w:val="22"/>
        </w:rPr>
      </w:pPr>
      <w:r>
        <w:rPr>
          <w:rFonts w:eastAsia="Times New Roman" w:cs="Times New Roman"/>
          <w:b w:val="false"/>
          <w:bCs w:val="false"/>
          <w:color w:val="auto"/>
          <w:kern w:val="0"/>
          <w:sz w:val="22"/>
          <w:szCs w:val="22"/>
          <w:u w:val="single"/>
          <w:lang w:val="cs-CZ" w:eastAsia="cs-CZ" w:bidi="ar-SA"/>
        </w:rPr>
        <w:t>c)„Fotovoltaická elektrárna 82,62 kWp, Hornická 1495 a 973, 592 31 Nové Město na Moravě“</w:t>
      </w:r>
      <w:r>
        <w:rPr>
          <w:rFonts w:cs="Arial"/>
          <w:color w:val="auto"/>
          <w:sz w:val="22"/>
          <w:szCs w:val="22"/>
        </w:rPr>
        <w:t xml:space="preserve"> vypracovanou firmou DEL a.s.., Biskupský dvůr 1146/7, 110 00 Praha 1, IČ: 08962669 v 12/2022  pod z.č. 2022-0269 vč. její dokladové části</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4"/>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4"/>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4"/>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4"/>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6"/>
        </w:numPr>
        <w:jc w:val="both"/>
        <w:rPr>
          <w:bCs/>
          <w:sz w:val="22"/>
          <w:szCs w:val="22"/>
        </w:rPr>
      </w:pPr>
      <w:r>
        <w:rPr>
          <w:bCs/>
          <w:sz w:val="22"/>
          <w:szCs w:val="22"/>
        </w:rPr>
        <w:t>Koordinátor zahájí činnost po podpisu této smlouvy a bude ji vykonávat do doby dokončení díla.</w:t>
      </w:r>
    </w:p>
    <w:p>
      <w:pPr>
        <w:pStyle w:val="Normal"/>
        <w:ind w:left="360" w:hanging="0"/>
        <w:jc w:val="both"/>
        <w:rPr>
          <w:bCs/>
          <w:sz w:val="22"/>
          <w:szCs w:val="22"/>
        </w:rPr>
      </w:pPr>
      <w:r>
        <w:rPr>
          <w:bCs/>
          <w:sz w:val="22"/>
          <w:szCs w:val="22"/>
        </w:rPr>
      </w:r>
    </w:p>
    <w:p>
      <w:pPr>
        <w:pStyle w:val="Normal"/>
        <w:numPr>
          <w:ilvl w:val="0"/>
          <w:numId w:val="6"/>
        </w:numPr>
        <w:jc w:val="both"/>
        <w:rPr>
          <w:sz w:val="22"/>
          <w:szCs w:val="22"/>
        </w:rPr>
      </w:pPr>
      <w:r>
        <w:rPr>
          <w:bCs/>
          <w:sz w:val="22"/>
          <w:szCs w:val="22"/>
        </w:rPr>
        <w:t>Předpokládané termíny realizace díla:</w:t>
      </w:r>
    </w:p>
    <w:p>
      <w:pPr>
        <w:pStyle w:val="Normal"/>
        <w:numPr>
          <w:ilvl w:val="0"/>
          <w:numId w:val="0"/>
        </w:numPr>
        <w:ind w:left="720" w:hanging="0"/>
        <w:jc w:val="both"/>
        <w:rPr>
          <w:sz w:val="22"/>
          <w:szCs w:val="22"/>
        </w:rPr>
      </w:pPr>
      <w:r>
        <w:rPr>
          <w:sz w:val="22"/>
          <w:szCs w:val="22"/>
        </w:rPr>
      </w:r>
    </w:p>
    <w:p>
      <w:pPr>
        <w:pStyle w:val="Tlotextu"/>
        <w:numPr>
          <w:ilvl w:val="0"/>
          <w:numId w:val="0"/>
        </w:numPr>
        <w:ind w:left="357" w:hanging="0"/>
        <w:rPr>
          <w:color w:val="auto"/>
          <w:sz w:val="22"/>
          <w:szCs w:val="22"/>
        </w:rPr>
      </w:pPr>
      <w:r>
        <w:rPr>
          <w:rFonts w:eastAsia="Arial" w:cs="Arial"/>
          <w:b/>
          <w:bCs/>
          <w:i w:val="false"/>
          <w:color w:val="000000"/>
          <w:spacing w:val="-4"/>
          <w:kern w:val="0"/>
          <w:sz w:val="22"/>
          <w:szCs w:val="22"/>
          <w:u w:val="single"/>
          <w:shd w:fill="auto" w:val="clear"/>
          <w:lang w:val="cs-CZ" w:eastAsia="cs-CZ" w:bidi="ar-SA"/>
        </w:rPr>
        <w:t>„</w:t>
      </w:r>
      <w:r>
        <w:rPr>
          <w:rFonts w:eastAsia="Times New Roman" w:cs="Times New Roman"/>
          <w:b/>
          <w:bCs w:val="false"/>
          <w:color w:val="auto"/>
          <w:kern w:val="0"/>
          <w:sz w:val="22"/>
          <w:szCs w:val="22"/>
          <w:u w:val="single"/>
          <w:lang w:val="cs-CZ" w:eastAsia="cs-CZ" w:bidi="ar-SA"/>
        </w:rPr>
        <w:t>Fotovoltaický systém  na budově 2.ZŠ Nové Město na Moravě“</w:t>
      </w:r>
    </w:p>
    <w:p>
      <w:pPr>
        <w:pStyle w:val="Seznam"/>
        <w:numPr>
          <w:ilvl w:val="0"/>
          <w:numId w:val="0"/>
        </w:numPr>
        <w:spacing w:before="80" w:after="0"/>
        <w:ind w:left="720" w:hanging="0"/>
        <w:rPr>
          <w:sz w:val="22"/>
          <w:szCs w:val="22"/>
        </w:rPr>
      </w:pPr>
      <w:r>
        <w:rPr>
          <w:sz w:val="22"/>
          <w:szCs w:val="22"/>
        </w:rPr>
        <w:t>zahájení stavby:</w:t>
        <w:tab/>
        <w:t xml:space="preserve">  dne 27.06.2024</w:t>
      </w:r>
    </w:p>
    <w:p>
      <w:pPr>
        <w:pStyle w:val="Seznam"/>
        <w:numPr>
          <w:ilvl w:val="0"/>
          <w:numId w:val="0"/>
        </w:numPr>
        <w:spacing w:before="80" w:after="0"/>
        <w:ind w:left="720" w:hanging="0"/>
        <w:rPr>
          <w:sz w:val="22"/>
          <w:szCs w:val="22"/>
        </w:rPr>
      </w:pPr>
      <w:r>
        <w:rPr>
          <w:sz w:val="22"/>
          <w:szCs w:val="22"/>
        </w:rPr>
        <w:t xml:space="preserve">dokončení stavby: </w:t>
        <w:tab/>
        <w:t xml:space="preserve">  dne 27.08.2024</w:t>
      </w:r>
    </w:p>
    <w:p>
      <w:pPr>
        <w:pStyle w:val="Seznam"/>
        <w:numPr>
          <w:ilvl w:val="0"/>
          <w:numId w:val="0"/>
        </w:numPr>
        <w:spacing w:before="80" w:after="0"/>
        <w:ind w:left="720" w:hanging="0"/>
        <w:rPr>
          <w:sz w:val="22"/>
          <w:szCs w:val="22"/>
        </w:rPr>
      </w:pPr>
      <w:r>
        <w:rPr>
          <w:sz w:val="22"/>
          <w:szCs w:val="22"/>
        </w:rPr>
      </w:r>
    </w:p>
    <w:p>
      <w:pPr>
        <w:pStyle w:val="Normal"/>
        <w:numPr>
          <w:ilvl w:val="0"/>
          <w:numId w:val="0"/>
        </w:numPr>
        <w:spacing w:before="80" w:after="0"/>
        <w:ind w:left="357" w:hanging="0"/>
        <w:rPr>
          <w:sz w:val="22"/>
          <w:szCs w:val="22"/>
        </w:rPr>
      </w:pPr>
      <w:r>
        <w:rPr>
          <w:rFonts w:eastAsia="Times New Roman" w:cs="Times New Roman"/>
          <w:b/>
          <w:bCs w:val="false"/>
          <w:color w:val="auto"/>
          <w:kern w:val="0"/>
          <w:sz w:val="22"/>
          <w:szCs w:val="22"/>
          <w:u w:val="single"/>
          <w:lang w:val="cs-CZ" w:eastAsia="cs-CZ" w:bidi="ar-SA"/>
        </w:rPr>
        <w:t>„</w:t>
      </w:r>
      <w:r>
        <w:rPr>
          <w:rFonts w:eastAsia="Times New Roman" w:cs="Times New Roman"/>
          <w:b/>
          <w:bCs w:val="false"/>
          <w:color w:val="auto"/>
          <w:kern w:val="0"/>
          <w:sz w:val="22"/>
          <w:szCs w:val="22"/>
          <w:u w:val="single"/>
          <w:lang w:val="cs-CZ" w:eastAsia="cs-CZ" w:bidi="ar-SA"/>
        </w:rPr>
        <w:t>Fotovoltaický systém  na budově Domu s pečovatelskou službou“</w:t>
      </w:r>
    </w:p>
    <w:p>
      <w:pPr>
        <w:pStyle w:val="Seznam"/>
        <w:numPr>
          <w:ilvl w:val="0"/>
          <w:numId w:val="0"/>
        </w:numPr>
        <w:spacing w:before="80" w:after="0"/>
        <w:ind w:left="720" w:hanging="0"/>
        <w:rPr>
          <w:sz w:val="22"/>
          <w:szCs w:val="22"/>
        </w:rPr>
      </w:pPr>
      <w:r>
        <w:rPr>
          <w:sz w:val="22"/>
          <w:szCs w:val="22"/>
        </w:rPr>
        <w:t>zahájení stavby:</w:t>
        <w:tab/>
        <w:t xml:space="preserve">  dne 01.06.2024</w:t>
      </w:r>
    </w:p>
    <w:p>
      <w:pPr>
        <w:pStyle w:val="Seznam"/>
        <w:numPr>
          <w:ilvl w:val="0"/>
          <w:numId w:val="0"/>
        </w:numPr>
        <w:spacing w:before="80" w:after="0"/>
        <w:ind w:left="720" w:hanging="0"/>
        <w:rPr>
          <w:b w:val="false"/>
          <w:b w:val="false"/>
          <w:bCs w:val="false"/>
          <w:u w:val="none"/>
        </w:rPr>
      </w:pPr>
      <w:r>
        <w:rPr>
          <w:rFonts w:eastAsia="Times New Roman" w:cs="Times New Roman"/>
          <w:b w:val="false"/>
          <w:bCs w:val="false"/>
          <w:color w:val="auto"/>
          <w:kern w:val="0"/>
          <w:sz w:val="22"/>
          <w:szCs w:val="22"/>
          <w:u w:val="none"/>
          <w:lang w:val="cs-CZ" w:eastAsia="cs-CZ" w:bidi="ar-SA"/>
        </w:rPr>
        <w:t xml:space="preserve">dokončení stavby: </w:t>
        <w:tab/>
        <w:t xml:space="preserve">  dne 15.09.2024</w:t>
      </w:r>
    </w:p>
    <w:p>
      <w:pPr>
        <w:pStyle w:val="Tlotextu"/>
        <w:numPr>
          <w:ilvl w:val="0"/>
          <w:numId w:val="0"/>
        </w:numPr>
        <w:spacing w:before="80" w:after="0"/>
        <w:ind w:left="720" w:hanging="0"/>
        <w:rPr>
          <w:color w:val="auto"/>
          <w:sz w:val="22"/>
          <w:szCs w:val="22"/>
        </w:rPr>
      </w:pPr>
      <w:r>
        <w:rPr>
          <w:color w:val="auto"/>
          <w:sz w:val="22"/>
          <w:szCs w:val="22"/>
        </w:rPr>
      </w:r>
    </w:p>
    <w:p>
      <w:pPr>
        <w:pStyle w:val="Tlotextu"/>
        <w:numPr>
          <w:ilvl w:val="0"/>
          <w:numId w:val="0"/>
        </w:numPr>
        <w:spacing w:before="80" w:after="0"/>
        <w:ind w:left="0" w:hanging="0"/>
        <w:rPr>
          <w:color w:val="auto"/>
          <w:sz w:val="22"/>
          <w:szCs w:val="22"/>
        </w:rPr>
      </w:pPr>
      <w:r>
        <w:rPr>
          <w:rFonts w:eastAsia="Times New Roman" w:cs="Times New Roman"/>
          <w:b/>
          <w:bCs w:val="false"/>
          <w:color w:val="auto"/>
          <w:kern w:val="0"/>
          <w:sz w:val="22"/>
          <w:szCs w:val="22"/>
          <w:u w:val="none"/>
          <w:lang w:val="cs-CZ" w:eastAsia="cs-CZ" w:bidi="ar-SA"/>
          <w:rPrChange w:id="0" w:author="Neznámý autor" w:date="2024-01-11T08:51:14Z"/>
        </w:rPr>
        <w:t xml:space="preserve">    </w:t>
      </w:r>
      <w:r>
        <w:rPr>
          <w:rFonts w:eastAsia="Times New Roman" w:cs="Times New Roman"/>
          <w:b/>
          <w:bCs w:val="false"/>
          <w:color w:val="auto"/>
          <w:kern w:val="0"/>
          <w:sz w:val="22"/>
          <w:szCs w:val="22"/>
          <w:u w:val="single"/>
          <w:lang w:val="cs-CZ" w:eastAsia="cs-CZ" w:bidi="ar-SA"/>
        </w:rPr>
        <w:t xml:space="preserve"> „</w:t>
      </w:r>
      <w:r>
        <w:rPr>
          <w:rFonts w:eastAsia="Times New Roman" w:cs="Times New Roman"/>
          <w:b/>
          <w:bCs w:val="false"/>
          <w:color w:val="auto"/>
          <w:kern w:val="0"/>
          <w:sz w:val="22"/>
          <w:szCs w:val="22"/>
          <w:u w:val="single"/>
          <w:lang w:val="cs-CZ" w:eastAsia="cs-CZ" w:bidi="ar-SA"/>
        </w:rPr>
        <w:t>Fotovoltaický systém  na budově Městských lázní a kotelny“</w:t>
      </w:r>
    </w:p>
    <w:p>
      <w:pPr>
        <w:pStyle w:val="Seznam"/>
        <w:numPr>
          <w:ilvl w:val="0"/>
          <w:numId w:val="0"/>
        </w:numPr>
        <w:spacing w:before="80" w:after="0"/>
        <w:ind w:left="720" w:hanging="0"/>
        <w:rPr>
          <w:sz w:val="22"/>
          <w:szCs w:val="22"/>
        </w:rPr>
      </w:pPr>
      <w:r>
        <w:rPr>
          <w:sz w:val="22"/>
          <w:szCs w:val="22"/>
        </w:rPr>
        <w:t>zahájení stavby:</w:t>
        <w:tab/>
        <w:t xml:space="preserve">  dne 15.04.2024</w:t>
      </w:r>
    </w:p>
    <w:p>
      <w:pPr>
        <w:pStyle w:val="Tlotextu"/>
        <w:numPr>
          <w:ilvl w:val="0"/>
          <w:numId w:val="0"/>
        </w:numPr>
        <w:tabs>
          <w:tab w:val="clear" w:pos="709"/>
          <w:tab w:val="left" w:pos="1440" w:leader="none"/>
          <w:tab w:val="left" w:pos="3544" w:leader="none"/>
        </w:tabs>
        <w:ind w:left="0" w:hanging="0"/>
        <w:jc w:val="both"/>
        <w:rPr/>
      </w:pPr>
      <w:r>
        <w:rPr>
          <w:rFonts w:eastAsia="Times New Roman" w:cs="Times New Roman"/>
          <w:b w:val="false"/>
          <w:bCs w:val="false"/>
          <w:color w:val="auto"/>
          <w:kern w:val="0"/>
          <w:sz w:val="22"/>
          <w:szCs w:val="22"/>
          <w:u w:val="none"/>
          <w:lang w:val="cs-CZ" w:eastAsia="cs-CZ" w:bidi="ar-SA"/>
        </w:rPr>
        <w:t xml:space="preserve">             </w:t>
      </w:r>
      <w:r>
        <w:rPr>
          <w:rFonts w:eastAsia="Times New Roman" w:cs="Times New Roman"/>
          <w:b w:val="false"/>
          <w:bCs w:val="false"/>
          <w:color w:val="auto"/>
          <w:kern w:val="0"/>
          <w:sz w:val="22"/>
          <w:szCs w:val="22"/>
          <w:u w:val="none"/>
          <w:lang w:val="cs-CZ" w:eastAsia="cs-CZ" w:bidi="ar-SA"/>
        </w:rPr>
        <w:t>dokončení stavby:           dne 15.06.2024</w:t>
      </w:r>
    </w:p>
    <w:p>
      <w:pPr>
        <w:pStyle w:val="Tlotextu"/>
        <w:ind w:left="720" w:hanging="0"/>
        <w:jc w:val="both"/>
        <w:rPr/>
      </w:pPr>
      <w:r>
        <w:rPr>
          <w:color w:val="auto"/>
          <w:sz w:val="22"/>
          <w:szCs w:val="22"/>
        </w:rPr>
        <w:t xml:space="preserve"> </w:t>
      </w:r>
    </w:p>
    <w:p>
      <w:pPr>
        <w:pStyle w:val="Normal"/>
        <w:ind w:left="360" w:hanging="0"/>
        <w:jc w:val="both"/>
        <w:rPr>
          <w:bCs/>
          <w:sz w:val="22"/>
          <w:szCs w:val="22"/>
        </w:rPr>
      </w:pPr>
      <w:r>
        <w:rPr>
          <w:bCs/>
          <w:sz w:val="22"/>
          <w:szCs w:val="22"/>
        </w:rPr>
      </w:r>
    </w:p>
    <w:p>
      <w:pPr>
        <w:pStyle w:val="Normal"/>
        <w:numPr>
          <w:ilvl w:val="0"/>
          <w:numId w:val="6"/>
        </w:numPr>
        <w:jc w:val="both"/>
        <w:rPr>
          <w:bCs/>
          <w:sz w:val="22"/>
          <w:szCs w:val="22"/>
        </w:rPr>
      </w:pPr>
      <w:r>
        <w:rPr>
          <w:sz w:val="22"/>
          <w:szCs w:val="22"/>
        </w:rPr>
        <w:t>Dojde-li při realizaci díla k prodloužení doby realizace díla oproti původně předpokládané době realizace díla uvedené v čl. 2, odst. 2 této smlouvy (16 týdnů), zavazuje se koordinátor provádět pro objednatele výkon činnosti koordinátora BOZP i po celou dobu prodloužení doby realizace díla. V případě prodloužení doby realizace díla o více než 2 týdny bude řešeno navýšení odměny koordinátora dodatkem k této smlouvě. O případném prodloužení doby realizace díla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numPr>
          <w:ilvl w:val="2"/>
          <w:numId w:val="1"/>
        </w:numPr>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3"/>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 celkové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w:t>
      </w:r>
    </w:p>
    <w:p>
      <w:pPr>
        <w:pStyle w:val="Normal"/>
        <w:numPr>
          <w:ilvl w:val="0"/>
          <w:numId w:val="0"/>
        </w:numPr>
        <w:ind w:left="720" w:hanging="0"/>
        <w:jc w:val="both"/>
        <w:rPr>
          <w:bCs/>
          <w:sz w:val="22"/>
          <w:szCs w:val="22"/>
        </w:rPr>
      </w:pPr>
      <w:r>
        <w:rPr>
          <w:b/>
          <w:bCs/>
          <w:sz w:val="22"/>
          <w:szCs w:val="22"/>
        </w:rPr>
        <w:t xml:space="preserve">                          </w:t>
      </w:r>
    </w:p>
    <w:p>
      <w:pPr>
        <w:pStyle w:val="Tlotextu"/>
        <w:numPr>
          <w:ilvl w:val="0"/>
          <w:numId w:val="0"/>
        </w:numPr>
        <w:ind w:left="357" w:hanging="0"/>
        <w:rPr>
          <w:color w:val="auto"/>
          <w:sz w:val="22"/>
          <w:szCs w:val="22"/>
        </w:rPr>
      </w:pPr>
      <w:r>
        <w:rPr>
          <w:rFonts w:eastAsia="Times New Roman" w:cs="Times New Roman"/>
          <w:b w:val="false"/>
          <w:bCs w:val="false"/>
          <w:color w:val="auto"/>
          <w:kern w:val="0"/>
          <w:sz w:val="22"/>
          <w:szCs w:val="22"/>
          <w:u w:val="single"/>
          <w:lang w:val="cs-CZ" w:eastAsia="cs-CZ" w:bidi="ar-SA"/>
        </w:rPr>
        <w:t>„</w:t>
      </w:r>
      <w:r>
        <w:rPr>
          <w:rFonts w:eastAsia="Times New Roman" w:cs="Times New Roman"/>
          <w:b w:val="false"/>
          <w:bCs w:val="false"/>
          <w:color w:val="auto"/>
          <w:kern w:val="0"/>
          <w:sz w:val="22"/>
          <w:szCs w:val="22"/>
          <w:u w:val="single"/>
          <w:lang w:val="cs-CZ" w:eastAsia="cs-CZ" w:bidi="ar-SA"/>
        </w:rPr>
        <w:t>Fotovoltaický systém na budově 2. ZŠ Nové Město na Moravě“</w:t>
      </w:r>
    </w:p>
    <w:p>
      <w:pPr>
        <w:pStyle w:val="Tlotextu"/>
        <w:tabs>
          <w:tab w:val="clear" w:pos="709"/>
          <w:tab w:val="right" w:pos="9072" w:leader="none"/>
        </w:tabs>
        <w:ind w:left="357" w:hanging="0"/>
        <w:rPr>
          <w:sz w:val="22"/>
          <w:szCs w:val="22"/>
        </w:rPr>
      </w:pPr>
      <w:r>
        <w:rPr>
          <w:color w:val="auto"/>
          <w:sz w:val="22"/>
          <w:szCs w:val="22"/>
        </w:rPr>
        <w:t xml:space="preserve">- odměna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r>
    </w:p>
    <w:p>
      <w:pPr>
        <w:pStyle w:val="Normal"/>
        <w:numPr>
          <w:ilvl w:val="0"/>
          <w:numId w:val="0"/>
        </w:numPr>
        <w:spacing w:before="80" w:after="0"/>
        <w:ind w:left="357" w:hanging="0"/>
        <w:rPr>
          <w:sz w:val="22"/>
          <w:szCs w:val="22"/>
        </w:rPr>
      </w:pPr>
      <w:r>
        <w:rPr>
          <w:rFonts w:eastAsia="Times New Roman" w:cs="Times New Roman"/>
          <w:b w:val="false"/>
          <w:bCs w:val="false"/>
          <w:color w:val="auto"/>
          <w:kern w:val="0"/>
          <w:sz w:val="22"/>
          <w:szCs w:val="22"/>
          <w:u w:val="single"/>
          <w:lang w:val="cs-CZ" w:eastAsia="cs-CZ" w:bidi="ar-SA"/>
        </w:rPr>
        <w:t>„</w:t>
      </w:r>
      <w:r>
        <w:rPr>
          <w:rFonts w:eastAsia="Times New Roman" w:cs="Times New Roman"/>
          <w:b w:val="false"/>
          <w:bCs w:val="false"/>
          <w:color w:val="auto"/>
          <w:kern w:val="0"/>
          <w:sz w:val="22"/>
          <w:szCs w:val="22"/>
          <w:u w:val="single"/>
          <w:lang w:val="cs-CZ" w:eastAsia="cs-CZ" w:bidi="ar-SA"/>
        </w:rPr>
        <w:t>Fotovoltaický systém na budově Domu s pečovatelskou službou“</w:t>
      </w:r>
    </w:p>
    <w:p>
      <w:pPr>
        <w:pStyle w:val="Tlotextu"/>
        <w:tabs>
          <w:tab w:val="clear" w:pos="709"/>
          <w:tab w:val="right" w:pos="9072" w:leader="none"/>
        </w:tabs>
        <w:ind w:left="357" w:hanging="0"/>
        <w:rPr>
          <w:sz w:val="22"/>
          <w:szCs w:val="22"/>
        </w:rPr>
      </w:pPr>
      <w:r>
        <w:rPr>
          <w:color w:val="auto"/>
          <w:sz w:val="22"/>
          <w:szCs w:val="22"/>
        </w:rPr>
        <w:t xml:space="preserve">- odměna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r>
    </w:p>
    <w:p>
      <w:pPr>
        <w:pStyle w:val="Tlotextu"/>
        <w:numPr>
          <w:ilvl w:val="0"/>
          <w:numId w:val="0"/>
        </w:numPr>
        <w:spacing w:before="80" w:after="0"/>
        <w:ind w:left="357" w:hanging="0"/>
        <w:rPr>
          <w:color w:val="auto"/>
          <w:sz w:val="22"/>
          <w:szCs w:val="22"/>
        </w:rPr>
      </w:pPr>
      <w:r>
        <w:rPr>
          <w:rFonts w:eastAsia="Times New Roman" w:cs="Times New Roman"/>
          <w:b w:val="false"/>
          <w:bCs w:val="false"/>
          <w:color w:val="auto"/>
          <w:kern w:val="0"/>
          <w:sz w:val="22"/>
          <w:szCs w:val="22"/>
          <w:u w:val="single"/>
          <w:lang w:val="cs-CZ" w:eastAsia="cs-CZ" w:bidi="ar-SA"/>
        </w:rPr>
        <w:t>„</w:t>
      </w:r>
      <w:r>
        <w:rPr>
          <w:rFonts w:eastAsia="Times New Roman" w:cs="Times New Roman"/>
          <w:b w:val="false"/>
          <w:bCs w:val="false"/>
          <w:color w:val="auto"/>
          <w:kern w:val="0"/>
          <w:sz w:val="22"/>
          <w:szCs w:val="22"/>
          <w:u w:val="single"/>
          <w:lang w:val="cs-CZ" w:eastAsia="cs-CZ" w:bidi="ar-SA"/>
        </w:rPr>
        <w:t>Fotovoltaický systém na budově Městských lázní a kotelny“</w:t>
      </w:r>
    </w:p>
    <w:p>
      <w:pPr>
        <w:pStyle w:val="Tlotextu"/>
        <w:tabs>
          <w:tab w:val="clear" w:pos="709"/>
          <w:tab w:val="right" w:pos="9072" w:leader="none"/>
        </w:tabs>
        <w:ind w:left="357" w:hanging="0"/>
        <w:rPr>
          <w:sz w:val="22"/>
          <w:szCs w:val="22"/>
        </w:rPr>
      </w:pPr>
      <w:r>
        <w:rPr>
          <w:color w:val="auto"/>
          <w:sz w:val="22"/>
          <w:szCs w:val="22"/>
        </w:rPr>
        <w:t xml:space="preserve">- odměna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left="357" w:hanging="0"/>
        <w:rPr>
          <w:sz w:val="22"/>
          <w:szCs w:val="22"/>
        </w:rPr>
      </w:pPr>
      <w:r>
        <w:rPr>
          <w:sz w:val="22"/>
          <w:szCs w:val="22"/>
        </w:rPr>
      </w:r>
    </w:p>
    <w:p>
      <w:pPr>
        <w:pStyle w:val="Normal"/>
        <w:tabs>
          <w:tab w:val="clear" w:pos="709"/>
          <w:tab w:val="right" w:pos="9072" w:leader="none"/>
        </w:tabs>
        <w:ind w:firstLine="357"/>
        <w:jc w:val="both"/>
        <w:rPr>
          <w:bCs/>
          <w:sz w:val="22"/>
          <w:szCs w:val="22"/>
        </w:rPr>
      </w:pPr>
      <w:r>
        <w:rPr>
          <w:rFonts w:eastAsia="Times New Roman" w:cs="Times New Roman"/>
          <w:b w:val="false"/>
          <w:bCs/>
          <w:color w:val="auto"/>
          <w:kern w:val="0"/>
          <w:sz w:val="22"/>
          <w:szCs w:val="22"/>
          <w:highlight w:val="yellow"/>
          <w:u w:val="none"/>
          <w:lang w:val="cs-CZ" w:eastAsia="cs-CZ" w:bidi="ar-SA"/>
        </w:rPr>
        <w:t xml:space="preserve">K této ceně bude připočteno DPH ve výši dle platných </w:t>
      </w:r>
      <w:commentRangeStart w:id="3"/>
      <w:r>
        <w:rPr>
          <w:rFonts w:eastAsia="Times New Roman" w:cs="Times New Roman"/>
          <w:b w:val="false"/>
          <w:bCs/>
          <w:color w:val="auto"/>
          <w:kern w:val="0"/>
          <w:sz w:val="22"/>
          <w:szCs w:val="22"/>
          <w:highlight w:val="yellow"/>
          <w:u w:val="none"/>
          <w:lang w:val="cs-CZ" w:eastAsia="cs-CZ" w:bidi="ar-SA"/>
        </w:rPr>
        <w:t>předpisů.</w:t>
      </w:r>
      <w:r>
        <w:rPr>
          <w:rFonts w:eastAsia="Times New Roman" w:cs="Times New Roman"/>
          <w:b w:val="false"/>
          <w:bCs/>
          <w:color w:val="auto"/>
          <w:kern w:val="0"/>
          <w:sz w:val="22"/>
          <w:szCs w:val="22"/>
          <w:highlight w:val="yellow"/>
          <w:u w:val="none"/>
          <w:lang w:val="cs-CZ" w:eastAsia="cs-CZ" w:bidi="ar-SA"/>
        </w:rPr>
      </w:r>
      <w:commentRangeEnd w:id="3"/>
      <w:r>
        <w:commentReference w:id="3"/>
      </w:r>
      <w:r>
        <w:rPr>
          <w:rFonts w:eastAsia="Times New Roman" w:cs="Times New Roman"/>
          <w:b w:val="false"/>
          <w:bCs/>
          <w:color w:val="auto"/>
          <w:kern w:val="0"/>
          <w:sz w:val="22"/>
          <w:szCs w:val="22"/>
          <w:highlight w:val="yellow"/>
          <w:u w:val="none"/>
          <w:lang w:val="cs-CZ" w:eastAsia="cs-CZ" w:bidi="ar-SA"/>
        </w:rPr>
        <w:t xml:space="preserve"> / Koordinátor není plátcem DPH.</w:t>
      </w:r>
    </w:p>
    <w:p>
      <w:pPr>
        <w:pStyle w:val="Normal"/>
        <w:tabs>
          <w:tab w:val="clear" w:pos="709"/>
          <w:tab w:val="right" w:pos="9072" w:leader="none"/>
        </w:tabs>
        <w:ind w:firstLine="357"/>
        <w:jc w:val="both"/>
        <w:rPr>
          <w:bCs/>
          <w:sz w:val="22"/>
          <w:szCs w:val="22"/>
        </w:rPr>
      </w:pPr>
      <w:r>
        <w:rPr>
          <w:bCs/>
          <w:sz w:val="22"/>
          <w:szCs w:val="22"/>
        </w:rPr>
      </w:r>
    </w:p>
    <w:p>
      <w:pPr>
        <w:pStyle w:val="Normal"/>
        <w:numPr>
          <w:ilvl w:val="0"/>
          <w:numId w:val="3"/>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3"/>
        </w:numPr>
        <w:jc w:val="both"/>
        <w:rPr>
          <w:sz w:val="22"/>
          <w:szCs w:val="22"/>
        </w:rPr>
      </w:pPr>
      <w:r>
        <w:rPr>
          <w:sz w:val="22"/>
          <w:szCs w:val="22"/>
        </w:rPr>
        <w:t xml:space="preserve">Faktura bude vystavena pro každý objekt zvlášť 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3"/>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r>
        <w:rPr>
          <w:sz w:val="22"/>
          <w:szCs w:val="22"/>
        </w:rPr>
      </w:r>
      <w:commentRangeEnd w:id="4"/>
      <w:r>
        <w:commentReference w:id="4"/>
      </w:r>
      <w:r>
        <w:rPr>
          <w:sz w:val="22"/>
          <w:szCs w:val="22"/>
        </w:rPr>
        <w:t>.</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V případě přerušení realizace díla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3"/>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2"/>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2"/>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2"/>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1"/>
        </w:numPr>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5"/>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5"/>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5"/>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5"/>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5"/>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5"/>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5"/>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5"/>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5"/>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5"/>
        </w:numPr>
        <w:jc w:val="both"/>
        <w:rPr/>
      </w:pPr>
      <w:r>
        <w:rPr>
          <w:sz w:val="22"/>
          <w:szCs w:val="22"/>
        </w:rPr>
        <w:t>Tato smlouva je uzavřena v souladu s usnesením Rady města Nové Město na Moravě přijatým na její 10. schůzi dne 15.5.2023  pod bodem 31/10/RM/20</w:t>
      </w:r>
      <w:r>
        <w:rPr>
          <w:sz w:val="22"/>
          <w:szCs w:val="22"/>
          <w:lang w:eastAsia="zh-CN"/>
        </w:rPr>
        <w:t>23.</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Tato smlouva pozbývá platnosti a účinnosti, pokud stavba nebude zahájena do 31.12.2024.</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starosta   </w:t>
      </w:r>
      <w:r>
        <w:rPr/>
        <w:t xml:space="preserve"> </w:t>
      </w:r>
    </w:p>
    <w:sectPr>
      <w:footerReference w:type="default" r:id="rId2"/>
      <w:type w:val="nextPage"/>
      <w:pgSz w:w="11906" w:h="16838"/>
      <w:pgMar w:left="1417" w:right="1417" w:gutter="0" w:header="0" w:top="1417" w:footer="708" w:bottom="1079"/>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1-11-24T09:16: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1-11-24T15:20: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1-11-25T13:06: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lang w:val="en-US" w:eastAsia="en-US" w:bidi="en-US"/>
        </w:rPr>
        <w:t>(tento komentář prosím vymažte)</w:t>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 w:name="Book Antiqu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52747530"/>
    </w:sdtPr>
    <w:sdtContent>
      <w:p>
        <w:pPr>
          <w:pStyle w:val="Zpat"/>
          <w:jc w:val="center"/>
          <w:rPr/>
        </w:pPr>
        <w:r>
          <w:rPr/>
        </w:r>
      </w:p>
    </w:sdtContent>
  </w:sdt>
  <w:p>
    <w:pPr>
      <w:pStyle w:val="Zpat"/>
      <w:ind w:right="360" w:hanging="0"/>
      <w:jc w:val="left"/>
      <w:rPr/>
    </w:pPr>
    <w:r>
      <mc:AlternateContent>
        <mc:Choice Requires="wps">
          <w:drawing>
            <wp:anchor behindDoc="1" distT="0" distB="0" distL="0" distR="0" simplePos="0" locked="0" layoutInCell="0" allowOverlap="1" relativeHeight="7">
              <wp:simplePos x="0" y="0"/>
              <wp:positionH relativeFrom="margin">
                <wp:align>center</wp:align>
              </wp:positionH>
              <wp:positionV relativeFrom="paragraph">
                <wp:posOffset>635</wp:posOffset>
              </wp:positionV>
              <wp:extent cx="155575" cy="176530"/>
              <wp:effectExtent l="0" t="0" r="0" b="0"/>
              <wp:wrapSquare wrapText="largest"/>
              <wp:docPr id="1" name="Rámec1"/>
              <a:graphic xmlns:a="http://schemas.openxmlformats.org/drawingml/2006/main">
                <a:graphicData uri="http://schemas.microsoft.com/office/word/2010/wordprocessingShape">
                  <wps:wsp>
                    <wps:cNvSpPr/>
                    <wps:spPr>
                      <a:xfrm>
                        <a:off x="0" y="0"/>
                        <a:ext cx="154800" cy="176040"/>
                      </a:xfrm>
                      <a:prstGeom prst="rect">
                        <a:avLst/>
                      </a:prstGeom>
                      <a:noFill/>
                      <a:ln w="0">
                        <a:noFill/>
                      </a:ln>
                    </wps:spPr>
                    <wps:style>
                      <a:lnRef idx="0"/>
                      <a:fillRef idx="0"/>
                      <a:effectRef idx="0"/>
                      <a:fontRef idx="minor"/>
                    </wps:style>
                    <wps:bodyPr/>
                  </wps:wsp>
                </a:graphicData>
              </a:graphic>
            </wp:anchor>
          </w:drawing>
        </mc:Choice>
        <mc:Fallback>
          <w:pict>
            <v:rect id="shape_0" ID="Rámec1" path="m0,0l-2147483645,0l-2147483645,-2147483646l0,-2147483646xe" stroked="f" o:allowincell="f" style="position:absolute;margin-left:220.7pt;margin-top:0.05pt;width:12.15pt;height:13.8pt;mso-wrap-style:none;v-text-anchor:middle;mso-position-horizontal:center;mso-position-horizontal-relative:margin">
              <v:fill o:detectmouseclick="t" on="false"/>
              <v:stroke color="#3465a4" joinstyle="round" endcap="flat"/>
              <w10:wrap type="square" side="largest"/>
            </v:rect>
          </w:pict>
        </mc:Fallback>
      </mc:AlternateContent>
    </w:r>
    <w:r>
      <w:rPr>
        <w:b w:val="false"/>
        <w:bCs w:val="false"/>
        <w:sz w:val="20"/>
        <w:szCs w:val="20"/>
      </w:rPr>
      <w:t xml:space="preserve">BOZP </w:t>
    </w:r>
    <w:r>
      <w:rPr>
        <w:rFonts w:eastAsia="Arial" w:cs="Arial"/>
        <w:b w:val="false"/>
        <w:bCs w:val="false"/>
        <w:color w:val="auto"/>
        <w:spacing w:val="-4"/>
        <w:sz w:val="20"/>
        <w:szCs w:val="20"/>
      </w:rPr>
      <w:t xml:space="preserve">- FVE NMNM               </w:t>
    </w:r>
    <w:r>
      <w:rPr>
        <w:rFonts w:eastAsia="Arial" w:cs="Arial"/>
        <w:b w:val="false"/>
        <w:bCs w:val="false"/>
        <w:spacing w:val="-4"/>
        <w:sz w:val="20"/>
        <w:szCs w:val="20"/>
      </w:rPr>
      <w:fldChar w:fldCharType="begin"/>
    </w:r>
    <w:r>
      <w:rPr>
        <w:sz w:val="20"/>
        <w:spacing w:val="-4"/>
        <w:b w:val="false"/>
        <w:szCs w:val="20"/>
        <w:bCs w:val="false"/>
        <w:rFonts w:eastAsia="Arial" w:cs="Arial"/>
      </w:rPr>
      <w:instrText> PAGE </w:instrText>
    </w:r>
    <w:r>
      <w:rPr>
        <w:sz w:val="20"/>
        <w:spacing w:val="-4"/>
        <w:b w:val="false"/>
        <w:szCs w:val="20"/>
        <w:bCs w:val="false"/>
        <w:rFonts w:eastAsia="Arial" w:cs="Arial"/>
      </w:rPr>
      <w:fldChar w:fldCharType="separate"/>
    </w:r>
    <w:r>
      <w:rPr>
        <w:sz w:val="20"/>
        <w:spacing w:val="-4"/>
        <w:b w:val="false"/>
        <w:szCs w:val="20"/>
        <w:bCs w:val="false"/>
        <w:rFonts w:eastAsia="Arial" w:cs="Arial"/>
      </w:rPr>
      <w:t>6</w:t>
    </w:r>
    <w:r>
      <w:rPr>
        <w:sz w:val="20"/>
        <w:spacing w:val="-4"/>
        <w:b w:val="false"/>
        <w:szCs w:val="20"/>
        <w:bCs w:val="false"/>
        <w:rFonts w:eastAsia="Arial" w:cs="Arial"/>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spacing w:before="0" w:after="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jc w:val="center"/>
      <w:outlineLvl w:val="0"/>
    </w:pPr>
    <w:rPr>
      <w:rFonts w:ascii="Arial" w:hAnsi="Arial" w:cs="Arial"/>
      <w:b/>
      <w:bCs/>
    </w:rPr>
  </w:style>
  <w:style w:type="paragraph" w:styleId="Nadpis2">
    <w:name w:val="Heading 2"/>
    <w:basedOn w:val="Normal"/>
    <w:next w:val="Normal"/>
    <w:qFormat/>
    <w:rsid w:val="00af68bb"/>
    <w:pPr>
      <w:keepNext w:val="true"/>
      <w:outlineLvl w:val="1"/>
    </w:pPr>
    <w:rPr>
      <w:i/>
      <w:szCs w:val="20"/>
    </w:rPr>
  </w:style>
  <w:style w:type="paragraph" w:styleId="Nadpis3">
    <w:name w:val="Heading 3"/>
    <w:basedOn w:val="Normal"/>
    <w:next w:val="Normal"/>
    <w:qFormat/>
    <w:rsid w:val="00af68bb"/>
    <w:pPr>
      <w:keepNext w:val="true"/>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uiPriority w:val="99"/>
    <w:qFormat/>
    <w:rsid w:val="00c64cf9"/>
    <w:rPr>
      <w:sz w:val="24"/>
      <w:szCs w:val="24"/>
      <w:lang w:eastAsia="zh-CN"/>
    </w:rPr>
  </w:style>
  <w:style w:type="character" w:styleId="Slovndk">
    <w:name w:val="Číslování řádků"/>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suppressAutoHyphens w:val="true"/>
      <w:bidi w:val="0"/>
      <w:spacing w:before="0" w:after="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paragraph" w:styleId="DocumentMap">
    <w:name w:val="Document Map"/>
    <w:basedOn w:val="Normal"/>
    <w:qFormat/>
    <w:pPr>
      <w:shd w:fill="000080"/>
    </w:pPr>
    <w:rPr>
      <w:rFonts w:ascii="Tahoma" w:hAnsi="Tahoma"/>
    </w:rPr>
  </w:style>
  <w:style w:type="paragraph" w:styleId="Odrky">
    <w:name w:val="odr‡ěky"/>
    <w:basedOn w:val="Normal"/>
    <w:qFormat/>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BodyText3">
    <w:name w:val="Body Text 3"/>
    <w:qFormat/>
    <w:pPr>
      <w:widowControl/>
      <w:suppressAutoHyphens w:val="true"/>
      <w:bidi w:val="0"/>
      <w:spacing w:before="0" w:after="120"/>
      <w:ind w:left="283" w:hanging="0"/>
      <w:jc w:val="left"/>
    </w:pPr>
    <w:rPr>
      <w:rFonts w:ascii="Times New Roman" w:hAnsi="Times New Roman" w:eastAsia="Times New Roman" w:cs="Times New Roman"/>
      <w:color w:val="auto"/>
      <w:kern w:val="0"/>
      <w:sz w:val="20"/>
      <w:szCs w:val="20"/>
      <w:lang w:val="cs-CZ" w:eastAsia="cs-CZ" w:bidi="ar-SA"/>
    </w:rPr>
  </w:style>
  <w:style w:type="paragraph" w:styleId="ListBullet3">
    <w:name w:val="List Bullet 3"/>
    <w:basedOn w:val="Normal"/>
    <w:qFormat/>
    <w:pPr>
      <w:ind w:left="566" w:hanging="283"/>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B6631-A00D-41C2-BFFF-013054AB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Application>LibreOffice/7.2.7.2$Windows_X86_64 LibreOffice_project/8d71d29d553c0f7dcbfa38fbfda25ee34cce99a2</Application>
  <AppVersion>15.0000</AppVersion>
  <Pages>6</Pages>
  <Words>2029</Words>
  <Characters>11789</Characters>
  <CharactersWithSpaces>13912</CharactersWithSpaces>
  <Paragraphs>120</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Petr Vrbka</dc:creator>
  <dc:description/>
  <dc:language>cs-CZ</dc:language>
  <cp:lastModifiedBy/>
  <dcterms:modified xsi:type="dcterms:W3CDTF">2024-01-11T08:51:45Z</dcterms:modified>
  <cp:revision>73</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